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8F9" w:rsidRDefault="000248F9" w:rsidP="000248F9">
      <w:pPr>
        <w:spacing w:line="192" w:lineRule="auto"/>
        <w:ind w:left="5670"/>
      </w:pPr>
      <w:bookmarkStart w:id="0" w:name="_GoBack"/>
      <w:bookmarkEnd w:id="0"/>
      <w:r>
        <w:t>Приложение № 1 к информационному сообщению</w:t>
      </w:r>
    </w:p>
    <w:p w:rsidR="000248F9" w:rsidRPr="000248F9" w:rsidRDefault="000248F9" w:rsidP="000248F9">
      <w:pPr>
        <w:spacing w:line="192" w:lineRule="auto"/>
        <w:ind w:left="5670"/>
      </w:pPr>
    </w:p>
    <w:p w:rsidR="00295FA9" w:rsidRDefault="00295FA9" w:rsidP="00295FA9">
      <w:pPr>
        <w:spacing w:line="192" w:lineRule="auto"/>
        <w:jc w:val="center"/>
        <w:rPr>
          <w:b/>
          <w:szCs w:val="20"/>
        </w:rPr>
      </w:pPr>
      <w:r>
        <w:rPr>
          <w:b/>
        </w:rPr>
        <w:t>ФОРМА ЗАЯВКИ НА УЧАСТИЕ В АУКЦИОНЕ В ЭЛЕКТРОННОЙ ФОРМЕ</w:t>
      </w:r>
    </w:p>
    <w:p w:rsidR="00295FA9" w:rsidRDefault="00295FA9" w:rsidP="00295FA9">
      <w:pPr>
        <w:spacing w:line="192" w:lineRule="auto"/>
        <w:jc w:val="center"/>
        <w:rPr>
          <w:b/>
        </w:rPr>
      </w:pPr>
      <w:r>
        <w:rPr>
          <w:b/>
        </w:rPr>
        <w:t>по продаже имущества</w:t>
      </w:r>
    </w:p>
    <w:p w:rsidR="00295FA9" w:rsidRDefault="00295FA9" w:rsidP="00295FA9">
      <w:pPr>
        <w:ind w:left="-284"/>
        <w:rPr>
          <w:b/>
          <w:sz w:val="6"/>
          <w:szCs w:val="19"/>
        </w:rPr>
      </w:pPr>
    </w:p>
    <w:p w:rsidR="00295FA9" w:rsidRDefault="00295FA9" w:rsidP="00295FA9">
      <w:pPr>
        <w:ind w:left="-284"/>
        <w:jc w:val="center"/>
        <w:rPr>
          <w:sz w:val="20"/>
          <w:szCs w:val="19"/>
        </w:rPr>
      </w:pPr>
      <w:bookmarkStart w:id="1" w:name="OLE_LINK5"/>
      <w:bookmarkStart w:id="2" w:name="OLE_LINK6"/>
      <w:r>
        <w:rPr>
          <w:sz w:val="20"/>
          <w:szCs w:val="19"/>
        </w:rPr>
        <w:t>_____________________________________________________</w:t>
      </w:r>
      <w:r w:rsidR="00452B71">
        <w:rPr>
          <w:sz w:val="20"/>
          <w:szCs w:val="19"/>
        </w:rPr>
        <w:t>__________________</w:t>
      </w:r>
    </w:p>
    <w:p w:rsidR="00452B71" w:rsidRPr="00452B71" w:rsidRDefault="00452B71" w:rsidP="00295FA9">
      <w:pPr>
        <w:ind w:left="-284"/>
        <w:jc w:val="center"/>
        <w:rPr>
          <w:sz w:val="18"/>
          <w:szCs w:val="19"/>
        </w:rPr>
      </w:pPr>
      <w:r w:rsidRPr="00452B71">
        <w:rPr>
          <w:sz w:val="16"/>
          <w:szCs w:val="19"/>
        </w:rPr>
        <w:t>(указывается наименование имущества, код лота)</w:t>
      </w:r>
    </w:p>
    <w:p w:rsidR="00295FA9" w:rsidRDefault="00295FA9" w:rsidP="00295FA9">
      <w:pPr>
        <w:ind w:left="-284"/>
        <w:rPr>
          <w:sz w:val="20"/>
          <w:szCs w:val="19"/>
        </w:rPr>
      </w:pPr>
    </w:p>
    <w:bookmarkEnd w:id="1"/>
    <w:bookmarkEnd w:id="2"/>
    <w:p w:rsidR="00295FA9" w:rsidRDefault="00295FA9" w:rsidP="00295FA9">
      <w:pPr>
        <w:pBdr>
          <w:bottom w:val="single" w:sz="4" w:space="1" w:color="auto"/>
        </w:pBdr>
        <w:ind w:left="-284"/>
        <w:rPr>
          <w:sz w:val="20"/>
          <w:szCs w:val="19"/>
        </w:rPr>
      </w:pPr>
      <w:r>
        <w:rPr>
          <w:b/>
          <w:sz w:val="20"/>
          <w:szCs w:val="19"/>
        </w:rPr>
        <w:t xml:space="preserve">Претендент </w:t>
      </w:r>
      <w:r>
        <w:rPr>
          <w:sz w:val="20"/>
          <w:szCs w:val="19"/>
        </w:rPr>
        <w:t xml:space="preserve">    </w:t>
      </w:r>
      <w:r>
        <w:rPr>
          <w:sz w:val="20"/>
          <w:szCs w:val="19"/>
        </w:rPr>
        <w:fldChar w:fldCharType="begin"/>
      </w:r>
      <w:r>
        <w:rPr>
          <w:sz w:val="20"/>
          <w:szCs w:val="19"/>
        </w:rPr>
        <w:instrText xml:space="preserve"> PretendentName </w:instrText>
      </w:r>
      <w:r>
        <w:rPr>
          <w:sz w:val="20"/>
          <w:szCs w:val="19"/>
        </w:rPr>
        <w:fldChar w:fldCharType="end"/>
      </w:r>
    </w:p>
    <w:p w:rsidR="00295FA9" w:rsidRDefault="00295FA9" w:rsidP="00295FA9">
      <w:pPr>
        <w:ind w:left="-284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</w:t>
      </w:r>
      <w:r>
        <w:rPr>
          <w:sz w:val="16"/>
          <w:szCs w:val="18"/>
        </w:rPr>
        <w:t>(</w:t>
      </w:r>
      <w:r>
        <w:rPr>
          <w:bCs/>
          <w:sz w:val="16"/>
          <w:szCs w:val="18"/>
        </w:rPr>
        <w:t>Ф.И.О. физического лица, индивидуального предпринимателя,</w:t>
      </w:r>
      <w:r>
        <w:rPr>
          <w:bCs/>
          <w:sz w:val="16"/>
          <w:szCs w:val="18"/>
        </w:rPr>
        <w:br/>
        <w:t>наименование юридического лица с указанием организационно-правовой формы</w:t>
      </w:r>
      <w:r>
        <w:rPr>
          <w:sz w:val="16"/>
          <w:szCs w:val="18"/>
        </w:rPr>
        <w:t>)</w:t>
      </w:r>
    </w:p>
    <w:p w:rsidR="00295FA9" w:rsidRDefault="00295FA9" w:rsidP="00295FA9">
      <w:pPr>
        <w:pBdr>
          <w:bottom w:val="single" w:sz="4" w:space="1" w:color="auto"/>
        </w:pBdr>
        <w:ind w:left="-284"/>
        <w:rPr>
          <w:sz w:val="20"/>
          <w:szCs w:val="19"/>
        </w:rPr>
      </w:pPr>
      <w:r>
        <w:rPr>
          <w:b/>
          <w:sz w:val="20"/>
          <w:szCs w:val="19"/>
        </w:rPr>
        <w:t>в лице</w:t>
      </w:r>
      <w:r>
        <w:rPr>
          <w:sz w:val="20"/>
          <w:szCs w:val="19"/>
        </w:rPr>
        <w:t xml:space="preserve">               </w:t>
      </w:r>
      <w:r>
        <w:rPr>
          <w:sz w:val="20"/>
          <w:szCs w:val="19"/>
        </w:rPr>
        <w:fldChar w:fldCharType="begin"/>
      </w:r>
      <w:r>
        <w:rPr>
          <w:sz w:val="20"/>
          <w:szCs w:val="19"/>
        </w:rPr>
        <w:instrText xml:space="preserve"> DirectorName </w:instrText>
      </w:r>
      <w:r>
        <w:rPr>
          <w:sz w:val="20"/>
          <w:szCs w:val="19"/>
        </w:rPr>
        <w:fldChar w:fldCharType="end"/>
      </w:r>
    </w:p>
    <w:p w:rsidR="00295FA9" w:rsidRDefault="00295FA9" w:rsidP="00295FA9">
      <w:pPr>
        <w:ind w:left="-284"/>
        <w:jc w:val="center"/>
        <w:rPr>
          <w:sz w:val="18"/>
          <w:szCs w:val="18"/>
        </w:rPr>
      </w:pPr>
      <w:r>
        <w:rPr>
          <w:sz w:val="16"/>
          <w:szCs w:val="18"/>
        </w:rPr>
        <w:t>(</w:t>
      </w:r>
      <w:r>
        <w:rPr>
          <w:bCs/>
          <w:sz w:val="16"/>
          <w:szCs w:val="18"/>
        </w:rPr>
        <w:t>Ф.И.О. руководителя юридического лица или уполномоченного лица</w:t>
      </w:r>
      <w:r>
        <w:rPr>
          <w:sz w:val="16"/>
          <w:szCs w:val="18"/>
        </w:rPr>
        <w:t>)</w:t>
      </w:r>
    </w:p>
    <w:p w:rsidR="00295FA9" w:rsidRDefault="00295FA9" w:rsidP="00295FA9">
      <w:pPr>
        <w:pBdr>
          <w:bottom w:val="single" w:sz="4" w:space="1" w:color="auto"/>
        </w:pBdr>
        <w:ind w:left="-284"/>
        <w:jc w:val="both"/>
        <w:rPr>
          <w:b/>
          <w:bCs/>
          <w:sz w:val="20"/>
          <w:szCs w:val="19"/>
        </w:rPr>
      </w:pPr>
      <w:r>
        <w:rPr>
          <w:b/>
          <w:bCs/>
          <w:sz w:val="20"/>
          <w:szCs w:val="19"/>
        </w:rPr>
        <w:t>действующего на основании</w:t>
      </w:r>
      <w:r>
        <w:rPr>
          <w:sz w:val="20"/>
          <w:szCs w:val="19"/>
          <w:vertAlign w:val="superscript"/>
        </w:rPr>
        <w:footnoteReference w:id="1"/>
      </w:r>
      <w:r>
        <w:rPr>
          <w:sz w:val="20"/>
          <w:szCs w:val="19"/>
        </w:rPr>
        <w:t xml:space="preserve">    </w:t>
      </w:r>
      <w:r>
        <w:rPr>
          <w:sz w:val="20"/>
          <w:szCs w:val="19"/>
        </w:rPr>
        <w:fldChar w:fldCharType="begin"/>
      </w:r>
      <w:r>
        <w:rPr>
          <w:sz w:val="20"/>
          <w:szCs w:val="19"/>
        </w:rPr>
        <w:instrText xml:space="preserve"> ActingBasis </w:instrText>
      </w:r>
      <w:r>
        <w:rPr>
          <w:sz w:val="20"/>
          <w:szCs w:val="19"/>
        </w:rPr>
        <w:fldChar w:fldCharType="end"/>
      </w:r>
    </w:p>
    <w:p w:rsidR="00295FA9" w:rsidRDefault="00295FA9" w:rsidP="00295FA9">
      <w:pPr>
        <w:ind w:left="-284"/>
        <w:jc w:val="center"/>
        <w:rPr>
          <w:sz w:val="18"/>
          <w:szCs w:val="20"/>
        </w:rPr>
      </w:pPr>
      <w:r>
        <w:rPr>
          <w:sz w:val="18"/>
        </w:rPr>
        <w:t>(</w:t>
      </w:r>
      <w:r>
        <w:rPr>
          <w:sz w:val="16"/>
          <w:szCs w:val="18"/>
        </w:rPr>
        <w:t>Устав, Положение, Соглашение и т.д</w:t>
      </w:r>
      <w:r>
        <w:rPr>
          <w:sz w:val="18"/>
        </w:rPr>
        <w:t>.)</w:t>
      </w:r>
    </w:p>
    <w:tbl>
      <w:tblPr>
        <w:tblW w:w="10773" w:type="dxa"/>
        <w:tblInd w:w="-1185" w:type="dxa"/>
        <w:tblLayout w:type="fixed"/>
        <w:tblLook w:val="04A0" w:firstRow="1" w:lastRow="0" w:firstColumn="1" w:lastColumn="0" w:noHBand="0" w:noVBand="1"/>
      </w:tblPr>
      <w:tblGrid>
        <w:gridCol w:w="10773"/>
      </w:tblGrid>
      <w:tr w:rsidR="00295FA9" w:rsidTr="00295FA9">
        <w:trPr>
          <w:trHeight w:val="1124"/>
        </w:trPr>
        <w:tc>
          <w:tcPr>
            <w:tcW w:w="1077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:rsidR="00295FA9" w:rsidRDefault="00295FA9">
            <w:pPr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(заполняется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физическим лицом, индивидуальным предпринимателем)</w:t>
            </w:r>
          </w:p>
          <w:p w:rsidR="00295FA9" w:rsidRDefault="00295FA9">
            <w:pPr>
              <w:spacing w:line="276" w:lineRule="auto"/>
              <w:jc w:val="both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 xml:space="preserve">Паспортные данные: серия  </w:t>
            </w:r>
            <w:r>
              <w:rPr>
                <w:sz w:val="18"/>
                <w:szCs w:val="18"/>
                <w:u w:val="single"/>
              </w:rPr>
              <w:fldChar w:fldCharType="begin"/>
            </w:r>
            <w:r>
              <w:rPr>
                <w:sz w:val="18"/>
                <w:szCs w:val="18"/>
                <w:u w:val="single"/>
              </w:rPr>
              <w:instrText xml:space="preserve"> PassportSeries </w:instrText>
            </w:r>
            <w:r>
              <w:rPr>
                <w:sz w:val="18"/>
                <w:szCs w:val="18"/>
                <w:u w:val="single"/>
              </w:rPr>
              <w:fldChar w:fldCharType="end"/>
            </w:r>
            <w:r>
              <w:rPr>
                <w:sz w:val="18"/>
                <w:szCs w:val="18"/>
                <w:u w:val="single"/>
              </w:rPr>
              <w:t xml:space="preserve"> №   </w:t>
            </w:r>
            <w:r>
              <w:rPr>
                <w:sz w:val="18"/>
                <w:szCs w:val="18"/>
                <w:u w:val="single"/>
              </w:rPr>
              <w:fldChar w:fldCharType="begin"/>
            </w:r>
            <w:r>
              <w:rPr>
                <w:sz w:val="18"/>
                <w:szCs w:val="18"/>
                <w:u w:val="single"/>
              </w:rPr>
              <w:instrText xml:space="preserve"> PassportNumber </w:instrText>
            </w:r>
            <w:r>
              <w:rPr>
                <w:sz w:val="18"/>
                <w:szCs w:val="18"/>
                <w:u w:val="single"/>
              </w:rPr>
              <w:fldChar w:fldCharType="end"/>
            </w:r>
            <w:r>
              <w:rPr>
                <w:sz w:val="18"/>
                <w:szCs w:val="18"/>
                <w:u w:val="single"/>
              </w:rPr>
              <w:t xml:space="preserve">, дата выдачи  </w:t>
            </w:r>
            <w:r>
              <w:rPr>
                <w:sz w:val="18"/>
                <w:szCs w:val="18"/>
                <w:u w:val="single"/>
              </w:rPr>
              <w:fldChar w:fldCharType="begin"/>
            </w:r>
            <w:r>
              <w:rPr>
                <w:sz w:val="18"/>
                <w:szCs w:val="18"/>
                <w:u w:val="single"/>
              </w:rPr>
              <w:instrText xml:space="preserve"> PassportIssueDate </w:instrText>
            </w:r>
            <w:r>
              <w:rPr>
                <w:sz w:val="18"/>
                <w:szCs w:val="18"/>
                <w:u w:val="single"/>
              </w:rPr>
              <w:fldChar w:fldCharType="end"/>
            </w:r>
          </w:p>
          <w:p w:rsidR="00295FA9" w:rsidRDefault="00295FA9">
            <w:pPr>
              <w:spacing w:line="276" w:lineRule="auto"/>
              <w:jc w:val="both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 xml:space="preserve">кем выдан:  </w:t>
            </w:r>
            <w:r>
              <w:rPr>
                <w:sz w:val="18"/>
                <w:szCs w:val="18"/>
                <w:u w:val="single"/>
              </w:rPr>
              <w:fldChar w:fldCharType="begin"/>
            </w:r>
            <w:r>
              <w:rPr>
                <w:sz w:val="18"/>
                <w:szCs w:val="18"/>
                <w:u w:val="single"/>
              </w:rPr>
              <w:instrText xml:space="preserve"> PassportIssuer </w:instrText>
            </w:r>
            <w:r>
              <w:rPr>
                <w:sz w:val="18"/>
                <w:szCs w:val="18"/>
                <w:u w:val="single"/>
              </w:rPr>
              <w:fldChar w:fldCharType="end"/>
            </w:r>
          </w:p>
          <w:p w:rsidR="00295FA9" w:rsidRDefault="00295FA9">
            <w:pPr>
              <w:spacing w:line="276" w:lineRule="auto"/>
              <w:jc w:val="both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 xml:space="preserve">Адрес места жительства (по паспорту):    </w:t>
            </w:r>
            <w:r>
              <w:rPr>
                <w:sz w:val="18"/>
                <w:szCs w:val="18"/>
                <w:u w:val="single"/>
              </w:rPr>
              <w:fldChar w:fldCharType="begin"/>
            </w:r>
            <w:r>
              <w:rPr>
                <w:sz w:val="18"/>
                <w:szCs w:val="18"/>
                <w:u w:val="single"/>
              </w:rPr>
              <w:instrText xml:space="preserve"> Address1 </w:instrText>
            </w:r>
            <w:r>
              <w:rPr>
                <w:sz w:val="18"/>
                <w:szCs w:val="18"/>
                <w:u w:val="single"/>
              </w:rPr>
              <w:fldChar w:fldCharType="end"/>
            </w:r>
          </w:p>
          <w:p w:rsidR="00295FA9" w:rsidRDefault="00295FA9">
            <w:pPr>
              <w:spacing w:line="276" w:lineRule="auto"/>
              <w:jc w:val="both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 xml:space="preserve">Почтовый адрес (для корреспонденции):  </w:t>
            </w:r>
            <w:r>
              <w:rPr>
                <w:sz w:val="18"/>
                <w:szCs w:val="18"/>
                <w:u w:val="single"/>
              </w:rPr>
              <w:fldChar w:fldCharType="begin"/>
            </w:r>
            <w:r>
              <w:rPr>
                <w:sz w:val="18"/>
                <w:szCs w:val="18"/>
                <w:u w:val="single"/>
              </w:rPr>
              <w:instrText xml:space="preserve"> Address2 </w:instrText>
            </w:r>
            <w:r>
              <w:rPr>
                <w:sz w:val="18"/>
                <w:szCs w:val="18"/>
                <w:u w:val="single"/>
              </w:rPr>
              <w:fldChar w:fldCharType="end"/>
            </w:r>
          </w:p>
          <w:p w:rsidR="008E5B53" w:rsidRDefault="00295FA9">
            <w:pPr>
              <w:spacing w:line="276" w:lineRule="auto"/>
              <w:jc w:val="both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Контактный телефон:</w:t>
            </w:r>
          </w:p>
          <w:p w:rsidR="00295FA9" w:rsidRDefault="008E5B53">
            <w:pPr>
              <w:spacing w:line="276" w:lineRule="auto"/>
              <w:jc w:val="both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Электронная почта:</w:t>
            </w:r>
            <w:r w:rsidR="00295FA9">
              <w:rPr>
                <w:sz w:val="18"/>
                <w:szCs w:val="18"/>
                <w:u w:val="single"/>
              </w:rPr>
              <w:t xml:space="preserve">         </w:t>
            </w:r>
            <w:r w:rsidR="00295FA9">
              <w:rPr>
                <w:sz w:val="18"/>
                <w:szCs w:val="18"/>
                <w:u w:val="single"/>
              </w:rPr>
              <w:fldChar w:fldCharType="begin"/>
            </w:r>
            <w:r w:rsidR="00295FA9">
              <w:rPr>
                <w:sz w:val="18"/>
                <w:szCs w:val="18"/>
                <w:u w:val="single"/>
              </w:rPr>
              <w:instrText xml:space="preserve"> PhoneNumber </w:instrText>
            </w:r>
            <w:r w:rsidR="00295FA9">
              <w:rPr>
                <w:sz w:val="18"/>
                <w:szCs w:val="18"/>
                <w:u w:val="single"/>
              </w:rPr>
              <w:fldChar w:fldCharType="end"/>
            </w:r>
          </w:p>
          <w:p w:rsidR="00295FA9" w:rsidRDefault="00295FA9">
            <w:pPr>
              <w:spacing w:line="276" w:lineRule="auto"/>
              <w:jc w:val="both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 xml:space="preserve">ОГРНИП (для индивидуального предпринимателя) №      </w:t>
            </w:r>
            <w:r>
              <w:rPr>
                <w:sz w:val="18"/>
                <w:szCs w:val="18"/>
                <w:u w:val="single"/>
              </w:rPr>
              <w:fldChar w:fldCharType="begin"/>
            </w:r>
            <w:r>
              <w:rPr>
                <w:sz w:val="18"/>
                <w:szCs w:val="18"/>
                <w:u w:val="single"/>
              </w:rPr>
              <w:instrText xml:space="preserve"> OGRNIP </w:instrText>
            </w:r>
            <w:r>
              <w:rPr>
                <w:sz w:val="18"/>
                <w:szCs w:val="18"/>
                <w:u w:val="single"/>
              </w:rPr>
              <w:fldChar w:fldCharType="end"/>
            </w:r>
          </w:p>
          <w:p w:rsidR="00295FA9" w:rsidRDefault="00295FA9">
            <w:pPr>
              <w:spacing w:line="276" w:lineRule="auto"/>
              <w:jc w:val="both"/>
              <w:rPr>
                <w:sz w:val="6"/>
                <w:szCs w:val="6"/>
              </w:rPr>
            </w:pPr>
          </w:p>
        </w:tc>
      </w:tr>
      <w:tr w:rsidR="00295FA9" w:rsidTr="00295FA9">
        <w:trPr>
          <w:trHeight w:val="1024"/>
        </w:trPr>
        <w:tc>
          <w:tcPr>
            <w:tcW w:w="1077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:rsidR="00295FA9" w:rsidRDefault="00295FA9">
            <w:pPr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(заполняется юридическим лицом)</w:t>
            </w:r>
          </w:p>
          <w:p w:rsidR="00295FA9" w:rsidRDefault="00295FA9">
            <w:pPr>
              <w:spacing w:line="276" w:lineRule="auto"/>
              <w:jc w:val="both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 xml:space="preserve">Адрес местонахождения:      </w:t>
            </w:r>
            <w:r>
              <w:rPr>
                <w:sz w:val="18"/>
                <w:szCs w:val="18"/>
                <w:u w:val="single"/>
              </w:rPr>
              <w:fldChar w:fldCharType="begin"/>
            </w:r>
            <w:r>
              <w:rPr>
                <w:sz w:val="18"/>
                <w:szCs w:val="18"/>
                <w:u w:val="single"/>
              </w:rPr>
              <w:instrText xml:space="preserve"> AddressUL1 </w:instrText>
            </w:r>
            <w:r>
              <w:rPr>
                <w:sz w:val="18"/>
                <w:szCs w:val="18"/>
                <w:u w:val="single"/>
              </w:rPr>
              <w:fldChar w:fldCharType="end"/>
            </w:r>
          </w:p>
          <w:p w:rsidR="00295FA9" w:rsidRDefault="00295FA9">
            <w:pPr>
              <w:spacing w:line="276" w:lineRule="auto"/>
              <w:jc w:val="both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 xml:space="preserve">Почтовый адрес (для корреспонденции):        </w:t>
            </w:r>
            <w:r>
              <w:rPr>
                <w:sz w:val="18"/>
                <w:szCs w:val="18"/>
                <w:u w:val="single"/>
              </w:rPr>
              <w:fldChar w:fldCharType="begin"/>
            </w:r>
            <w:r>
              <w:rPr>
                <w:sz w:val="18"/>
                <w:szCs w:val="18"/>
                <w:u w:val="single"/>
              </w:rPr>
              <w:instrText xml:space="preserve"> AddressUL2 </w:instrText>
            </w:r>
            <w:r>
              <w:rPr>
                <w:sz w:val="18"/>
                <w:szCs w:val="18"/>
                <w:u w:val="single"/>
              </w:rPr>
              <w:fldChar w:fldCharType="end"/>
            </w:r>
          </w:p>
          <w:p w:rsidR="008E5B53" w:rsidRDefault="00295FA9">
            <w:pPr>
              <w:spacing w:line="276" w:lineRule="auto"/>
              <w:jc w:val="both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 xml:space="preserve">Контактный телефон: </w:t>
            </w:r>
          </w:p>
          <w:p w:rsidR="008E5B53" w:rsidRDefault="008E5B53" w:rsidP="008E5B53">
            <w:pPr>
              <w:spacing w:line="276" w:lineRule="auto"/>
              <w:jc w:val="both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 xml:space="preserve">Электронная почта:         </w:t>
            </w:r>
            <w:r>
              <w:rPr>
                <w:sz w:val="18"/>
                <w:szCs w:val="18"/>
                <w:u w:val="single"/>
              </w:rPr>
              <w:fldChar w:fldCharType="begin"/>
            </w:r>
            <w:r>
              <w:rPr>
                <w:sz w:val="18"/>
                <w:szCs w:val="18"/>
                <w:u w:val="single"/>
              </w:rPr>
              <w:instrText xml:space="preserve"> PhoneNumber </w:instrText>
            </w:r>
            <w:r>
              <w:rPr>
                <w:sz w:val="18"/>
                <w:szCs w:val="18"/>
                <w:u w:val="single"/>
              </w:rPr>
              <w:fldChar w:fldCharType="end"/>
            </w:r>
          </w:p>
          <w:p w:rsidR="00295FA9" w:rsidRDefault="00295FA9">
            <w:pPr>
              <w:spacing w:line="276" w:lineRule="auto"/>
              <w:jc w:val="both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 xml:space="preserve">ИНН     </w:t>
            </w:r>
            <w:r>
              <w:rPr>
                <w:sz w:val="18"/>
                <w:szCs w:val="18"/>
                <w:u w:val="single"/>
              </w:rPr>
              <w:fldChar w:fldCharType="begin"/>
            </w:r>
            <w:r>
              <w:rPr>
                <w:sz w:val="18"/>
                <w:szCs w:val="18"/>
                <w:u w:val="single"/>
              </w:rPr>
              <w:instrText xml:space="preserve"> INN </w:instrText>
            </w:r>
            <w:r>
              <w:rPr>
                <w:sz w:val="18"/>
                <w:szCs w:val="18"/>
                <w:u w:val="single"/>
              </w:rPr>
              <w:fldChar w:fldCharType="end"/>
            </w:r>
            <w:r>
              <w:rPr>
                <w:sz w:val="18"/>
                <w:szCs w:val="18"/>
                <w:u w:val="single"/>
              </w:rPr>
              <w:t xml:space="preserve">         КПП    </w:t>
            </w:r>
            <w:r>
              <w:rPr>
                <w:sz w:val="18"/>
                <w:szCs w:val="18"/>
                <w:u w:val="single"/>
              </w:rPr>
              <w:fldChar w:fldCharType="begin"/>
            </w:r>
            <w:r>
              <w:rPr>
                <w:sz w:val="18"/>
                <w:szCs w:val="18"/>
                <w:u w:val="single"/>
              </w:rPr>
              <w:instrText xml:space="preserve"> KPP </w:instrText>
            </w:r>
            <w:r>
              <w:rPr>
                <w:sz w:val="18"/>
                <w:szCs w:val="18"/>
                <w:u w:val="single"/>
              </w:rPr>
              <w:fldChar w:fldCharType="end"/>
            </w:r>
            <w:r>
              <w:rPr>
                <w:sz w:val="18"/>
                <w:szCs w:val="18"/>
                <w:u w:val="single"/>
              </w:rPr>
              <w:t xml:space="preserve">        ОГРН     </w:t>
            </w:r>
            <w:r>
              <w:rPr>
                <w:sz w:val="18"/>
                <w:szCs w:val="18"/>
                <w:u w:val="single"/>
              </w:rPr>
              <w:fldChar w:fldCharType="begin"/>
            </w:r>
            <w:r>
              <w:rPr>
                <w:sz w:val="18"/>
                <w:szCs w:val="18"/>
                <w:u w:val="single"/>
              </w:rPr>
              <w:instrText xml:space="preserve"> OGRN </w:instrText>
            </w:r>
            <w:r>
              <w:rPr>
                <w:sz w:val="18"/>
                <w:szCs w:val="18"/>
                <w:u w:val="single"/>
              </w:rPr>
              <w:fldChar w:fldCharType="end"/>
            </w:r>
          </w:p>
          <w:p w:rsidR="00295FA9" w:rsidRDefault="00295FA9">
            <w:pPr>
              <w:spacing w:line="276" w:lineRule="auto"/>
              <w:jc w:val="both"/>
              <w:rPr>
                <w:b/>
                <w:sz w:val="6"/>
                <w:szCs w:val="6"/>
              </w:rPr>
            </w:pPr>
          </w:p>
        </w:tc>
      </w:tr>
      <w:tr w:rsidR="00295FA9" w:rsidTr="00295FA9">
        <w:trPr>
          <w:trHeight w:val="1179"/>
        </w:trPr>
        <w:tc>
          <w:tcPr>
            <w:tcW w:w="1077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:rsidR="00295FA9" w:rsidRDefault="00295FA9">
            <w:pPr>
              <w:pBdr>
                <w:bottom w:val="single" w:sz="4" w:space="1" w:color="auto"/>
              </w:pBdr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Представитель Заявителя</w:t>
            </w:r>
            <w:r>
              <w:rPr>
                <w:sz w:val="18"/>
                <w:szCs w:val="18"/>
                <w:vertAlign w:val="superscript"/>
              </w:rPr>
              <w:footnoteReference w:id="2"/>
            </w:r>
            <w:r>
              <w:rPr>
                <w:b/>
                <w:sz w:val="18"/>
                <w:szCs w:val="18"/>
              </w:rPr>
              <w:t xml:space="preserve">   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RepresentativeName </w:instrText>
            </w:r>
            <w:r>
              <w:rPr>
                <w:sz w:val="18"/>
                <w:szCs w:val="18"/>
              </w:rPr>
              <w:fldChar w:fldCharType="end"/>
            </w:r>
          </w:p>
          <w:p w:rsidR="00295FA9" w:rsidRDefault="00295FA9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(Ф.И.О.)</w:t>
            </w:r>
          </w:p>
          <w:p w:rsidR="00295FA9" w:rsidRDefault="00295FA9">
            <w:pPr>
              <w:spacing w:line="276" w:lineRule="auto"/>
              <w:jc w:val="both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 xml:space="preserve">Действует на основании доверенности от </w:t>
            </w:r>
            <w:r>
              <w:rPr>
                <w:sz w:val="18"/>
                <w:szCs w:val="18"/>
                <w:u w:val="single"/>
              </w:rPr>
              <w:fldChar w:fldCharType="begin"/>
            </w:r>
            <w:r>
              <w:rPr>
                <w:sz w:val="18"/>
                <w:szCs w:val="18"/>
                <w:u w:val="single"/>
              </w:rPr>
              <w:instrText xml:space="preserve"> PowerOfAttorneyDate </w:instrText>
            </w:r>
            <w:r>
              <w:rPr>
                <w:sz w:val="18"/>
                <w:szCs w:val="18"/>
                <w:u w:val="single"/>
              </w:rPr>
              <w:fldChar w:fldCharType="end"/>
            </w:r>
            <w:r>
              <w:rPr>
                <w:sz w:val="18"/>
                <w:szCs w:val="18"/>
                <w:u w:val="single"/>
              </w:rPr>
              <w:t xml:space="preserve">, №  </w:t>
            </w:r>
            <w:r>
              <w:rPr>
                <w:sz w:val="18"/>
                <w:szCs w:val="18"/>
                <w:u w:val="single"/>
              </w:rPr>
              <w:fldChar w:fldCharType="begin"/>
            </w:r>
            <w:r>
              <w:rPr>
                <w:sz w:val="18"/>
                <w:szCs w:val="18"/>
                <w:u w:val="single"/>
              </w:rPr>
              <w:instrText xml:space="preserve"> PowerOfAttorneyNumber </w:instrText>
            </w:r>
            <w:r>
              <w:rPr>
                <w:sz w:val="18"/>
                <w:szCs w:val="18"/>
                <w:u w:val="single"/>
              </w:rPr>
              <w:fldChar w:fldCharType="end"/>
            </w:r>
          </w:p>
          <w:p w:rsidR="00295FA9" w:rsidRDefault="00295FA9" w:rsidP="00295FA9">
            <w:pPr>
              <w:spacing w:line="276" w:lineRule="auto"/>
              <w:ind w:right="454"/>
              <w:jc w:val="both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 xml:space="preserve">Паспортные данные представителя: серия </w:t>
            </w:r>
            <w:r>
              <w:rPr>
                <w:sz w:val="18"/>
                <w:szCs w:val="18"/>
                <w:u w:val="single"/>
              </w:rPr>
              <w:fldChar w:fldCharType="begin"/>
            </w:r>
            <w:r>
              <w:rPr>
                <w:sz w:val="18"/>
                <w:szCs w:val="18"/>
                <w:u w:val="single"/>
              </w:rPr>
              <w:instrText xml:space="preserve"> RepresentativePassportSeries </w:instrText>
            </w:r>
            <w:r>
              <w:rPr>
                <w:sz w:val="18"/>
                <w:szCs w:val="18"/>
                <w:u w:val="single"/>
              </w:rPr>
              <w:fldChar w:fldCharType="end"/>
            </w:r>
            <w:r>
              <w:rPr>
                <w:sz w:val="18"/>
                <w:szCs w:val="18"/>
                <w:u w:val="single"/>
              </w:rPr>
              <w:t xml:space="preserve">№ </w:t>
            </w:r>
            <w:r>
              <w:rPr>
                <w:sz w:val="18"/>
                <w:szCs w:val="18"/>
                <w:u w:val="single"/>
              </w:rPr>
              <w:fldChar w:fldCharType="begin"/>
            </w:r>
            <w:r>
              <w:rPr>
                <w:sz w:val="18"/>
                <w:szCs w:val="18"/>
                <w:u w:val="single"/>
              </w:rPr>
              <w:instrText xml:space="preserve"> RepresentativePassportNumber </w:instrText>
            </w:r>
            <w:r>
              <w:rPr>
                <w:sz w:val="18"/>
                <w:szCs w:val="18"/>
                <w:u w:val="single"/>
              </w:rPr>
              <w:fldChar w:fldCharType="end"/>
            </w:r>
            <w:r>
              <w:rPr>
                <w:sz w:val="18"/>
                <w:szCs w:val="18"/>
                <w:u w:val="single"/>
              </w:rPr>
              <w:t xml:space="preserve">, дата выдачи </w:t>
            </w:r>
            <w:r>
              <w:rPr>
                <w:sz w:val="18"/>
                <w:szCs w:val="18"/>
                <w:u w:val="single"/>
              </w:rPr>
              <w:fldChar w:fldCharType="begin"/>
            </w:r>
            <w:r>
              <w:rPr>
                <w:sz w:val="18"/>
                <w:szCs w:val="18"/>
                <w:u w:val="single"/>
              </w:rPr>
              <w:instrText xml:space="preserve"> RepresentativePassportIssueDate </w:instrText>
            </w:r>
            <w:r>
              <w:rPr>
                <w:sz w:val="18"/>
                <w:szCs w:val="18"/>
                <w:u w:val="single"/>
              </w:rPr>
              <w:fldChar w:fldCharType="end"/>
            </w:r>
          </w:p>
          <w:p w:rsidR="00295FA9" w:rsidRDefault="00295FA9">
            <w:pPr>
              <w:spacing w:line="276" w:lineRule="auto"/>
              <w:jc w:val="both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 xml:space="preserve">кем выдан:     </w:t>
            </w:r>
            <w:r>
              <w:rPr>
                <w:sz w:val="18"/>
                <w:szCs w:val="18"/>
                <w:u w:val="single"/>
              </w:rPr>
              <w:fldChar w:fldCharType="begin"/>
            </w:r>
            <w:r>
              <w:rPr>
                <w:sz w:val="18"/>
                <w:szCs w:val="18"/>
                <w:u w:val="single"/>
              </w:rPr>
              <w:instrText xml:space="preserve"> RepresentativePassportIssuer </w:instrText>
            </w:r>
            <w:r>
              <w:rPr>
                <w:sz w:val="18"/>
                <w:szCs w:val="18"/>
                <w:u w:val="single"/>
              </w:rPr>
              <w:fldChar w:fldCharType="end"/>
            </w:r>
          </w:p>
          <w:p w:rsidR="00295FA9" w:rsidRDefault="00295FA9">
            <w:pPr>
              <w:spacing w:line="276" w:lineRule="auto"/>
              <w:jc w:val="both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 xml:space="preserve">Адрес места жительства (по паспорту):          </w:t>
            </w:r>
            <w:r>
              <w:rPr>
                <w:sz w:val="18"/>
                <w:szCs w:val="18"/>
                <w:u w:val="single"/>
              </w:rPr>
              <w:fldChar w:fldCharType="begin"/>
            </w:r>
            <w:r>
              <w:rPr>
                <w:sz w:val="18"/>
                <w:szCs w:val="18"/>
                <w:u w:val="single"/>
              </w:rPr>
              <w:instrText xml:space="preserve"> RepresentativeAddress1 </w:instrText>
            </w:r>
            <w:r>
              <w:rPr>
                <w:sz w:val="18"/>
                <w:szCs w:val="18"/>
                <w:u w:val="single"/>
              </w:rPr>
              <w:fldChar w:fldCharType="end"/>
            </w:r>
          </w:p>
          <w:p w:rsidR="00295FA9" w:rsidRDefault="00295FA9">
            <w:pPr>
              <w:spacing w:line="276" w:lineRule="auto"/>
              <w:jc w:val="both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 xml:space="preserve">Почтовый адрес (для корреспонденции):       </w:t>
            </w:r>
            <w:r>
              <w:rPr>
                <w:sz w:val="18"/>
                <w:szCs w:val="18"/>
                <w:u w:val="single"/>
              </w:rPr>
              <w:fldChar w:fldCharType="begin"/>
            </w:r>
            <w:r>
              <w:rPr>
                <w:sz w:val="18"/>
                <w:szCs w:val="18"/>
                <w:u w:val="single"/>
              </w:rPr>
              <w:instrText xml:space="preserve"> RepresentativeAddress2 </w:instrText>
            </w:r>
            <w:r>
              <w:rPr>
                <w:sz w:val="18"/>
                <w:szCs w:val="18"/>
                <w:u w:val="single"/>
              </w:rPr>
              <w:fldChar w:fldCharType="end"/>
            </w:r>
          </w:p>
          <w:p w:rsidR="00652CCD" w:rsidRDefault="00295FA9">
            <w:pPr>
              <w:spacing w:line="276" w:lineRule="auto"/>
              <w:jc w:val="both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 xml:space="preserve">Контактный телефон: </w:t>
            </w:r>
          </w:p>
          <w:p w:rsidR="00295FA9" w:rsidRDefault="00652CCD">
            <w:pPr>
              <w:spacing w:line="276" w:lineRule="auto"/>
              <w:jc w:val="both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 xml:space="preserve">Электронная почта:         </w:t>
            </w:r>
            <w:r w:rsidR="00295FA9">
              <w:rPr>
                <w:sz w:val="18"/>
                <w:szCs w:val="18"/>
                <w:u w:val="single"/>
              </w:rPr>
              <w:t xml:space="preserve">        </w:t>
            </w:r>
            <w:r w:rsidR="00295FA9">
              <w:rPr>
                <w:sz w:val="18"/>
                <w:szCs w:val="18"/>
                <w:u w:val="single"/>
              </w:rPr>
              <w:fldChar w:fldCharType="begin"/>
            </w:r>
            <w:r w:rsidR="00295FA9">
              <w:rPr>
                <w:sz w:val="18"/>
                <w:szCs w:val="18"/>
                <w:u w:val="single"/>
              </w:rPr>
              <w:instrText xml:space="preserve"> RepresentativePhoneNumber </w:instrText>
            </w:r>
            <w:r w:rsidR="00295FA9">
              <w:rPr>
                <w:sz w:val="18"/>
                <w:szCs w:val="18"/>
                <w:u w:val="single"/>
              </w:rPr>
              <w:fldChar w:fldCharType="end"/>
            </w:r>
          </w:p>
          <w:p w:rsidR="00295FA9" w:rsidRDefault="00295FA9">
            <w:pPr>
              <w:spacing w:line="276" w:lineRule="auto"/>
              <w:jc w:val="both"/>
              <w:rPr>
                <w:sz w:val="6"/>
                <w:szCs w:val="6"/>
              </w:rPr>
            </w:pPr>
          </w:p>
        </w:tc>
      </w:tr>
      <w:tr w:rsidR="001A3B69" w:rsidTr="005B0517">
        <w:trPr>
          <w:trHeight w:val="1179"/>
        </w:trPr>
        <w:tc>
          <w:tcPr>
            <w:tcW w:w="1077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:rsidR="001A3B69" w:rsidRDefault="003A5E33" w:rsidP="005B0517">
            <w:pPr>
              <w:pBdr>
                <w:bottom w:val="single" w:sz="4" w:space="1" w:color="auto"/>
              </w:pBdr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Банковские реквизиты (юридическо</w:t>
            </w:r>
            <w:r w:rsidR="001A3B69">
              <w:rPr>
                <w:b/>
                <w:sz w:val="18"/>
                <w:szCs w:val="18"/>
              </w:rPr>
              <w:t>е/физическое лицо/ИП:</w:t>
            </w:r>
          </w:p>
          <w:p w:rsidR="001A3B69" w:rsidRPr="001A3B69" w:rsidRDefault="001A3B69" w:rsidP="001A3B69">
            <w:pPr>
              <w:widowControl w:val="0"/>
              <w:jc w:val="both"/>
              <w:rPr>
                <w:sz w:val="18"/>
                <w:szCs w:val="18"/>
                <w:u w:val="single"/>
              </w:rPr>
            </w:pPr>
            <w:r w:rsidRPr="001A3B69">
              <w:rPr>
                <w:sz w:val="18"/>
                <w:szCs w:val="18"/>
                <w:u w:val="single"/>
              </w:rPr>
              <w:t xml:space="preserve">Место нахождения: </w:t>
            </w:r>
          </w:p>
          <w:p w:rsidR="001A3B69" w:rsidRPr="001A3B69" w:rsidRDefault="001A3B69" w:rsidP="001A3B69">
            <w:pPr>
              <w:widowControl w:val="0"/>
              <w:jc w:val="both"/>
              <w:rPr>
                <w:sz w:val="18"/>
                <w:szCs w:val="18"/>
                <w:u w:val="single"/>
              </w:rPr>
            </w:pPr>
            <w:r w:rsidRPr="001A3B69">
              <w:rPr>
                <w:sz w:val="18"/>
                <w:szCs w:val="18"/>
                <w:u w:val="single"/>
              </w:rPr>
              <w:t xml:space="preserve">Почтовый адрес: </w:t>
            </w:r>
          </w:p>
          <w:p w:rsidR="001A3B69" w:rsidRPr="001A3B69" w:rsidRDefault="001A3B69" w:rsidP="001A3B69">
            <w:pPr>
              <w:widowControl w:val="0"/>
              <w:jc w:val="both"/>
              <w:rPr>
                <w:sz w:val="18"/>
                <w:szCs w:val="18"/>
                <w:u w:val="single"/>
              </w:rPr>
            </w:pPr>
            <w:r w:rsidRPr="001A3B69">
              <w:rPr>
                <w:sz w:val="18"/>
                <w:szCs w:val="18"/>
                <w:u w:val="single"/>
              </w:rPr>
              <w:t>ИНН</w:t>
            </w:r>
            <w:r>
              <w:rPr>
                <w:sz w:val="18"/>
                <w:szCs w:val="18"/>
                <w:u w:val="single"/>
              </w:rPr>
              <w:t>/</w:t>
            </w:r>
            <w:r w:rsidRPr="001A3B69">
              <w:rPr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  <w:u w:val="single"/>
              </w:rPr>
              <w:t xml:space="preserve">КПП </w:t>
            </w:r>
          </w:p>
          <w:p w:rsidR="001A3B69" w:rsidRPr="001A3B69" w:rsidRDefault="001A3B69" w:rsidP="001A3B69">
            <w:pPr>
              <w:widowControl w:val="0"/>
              <w:jc w:val="both"/>
              <w:rPr>
                <w:sz w:val="18"/>
                <w:szCs w:val="18"/>
                <w:u w:val="single"/>
              </w:rPr>
            </w:pPr>
            <w:r w:rsidRPr="001A3B69">
              <w:rPr>
                <w:sz w:val="18"/>
                <w:szCs w:val="18"/>
                <w:u w:val="single"/>
              </w:rPr>
              <w:t xml:space="preserve">ОГРН </w:t>
            </w:r>
            <w:r>
              <w:rPr>
                <w:sz w:val="18"/>
                <w:szCs w:val="18"/>
                <w:u w:val="single"/>
              </w:rPr>
              <w:t>/</w:t>
            </w:r>
            <w:r>
              <w:rPr>
                <w:bCs/>
              </w:rPr>
              <w:t xml:space="preserve"> </w:t>
            </w:r>
            <w:r w:rsidRPr="001A3B69">
              <w:rPr>
                <w:bCs/>
                <w:sz w:val="18"/>
                <w:szCs w:val="18"/>
              </w:rPr>
              <w:t>ОГРНИП</w:t>
            </w:r>
          </w:p>
          <w:p w:rsidR="001A3B69" w:rsidRPr="001A3B69" w:rsidRDefault="001A3B69" w:rsidP="001A3B69">
            <w:pPr>
              <w:widowControl w:val="0"/>
              <w:jc w:val="both"/>
              <w:rPr>
                <w:sz w:val="18"/>
                <w:szCs w:val="18"/>
                <w:u w:val="single"/>
              </w:rPr>
            </w:pPr>
            <w:r w:rsidRPr="001A3B69">
              <w:rPr>
                <w:sz w:val="18"/>
                <w:szCs w:val="18"/>
                <w:u w:val="single"/>
              </w:rPr>
              <w:t xml:space="preserve">Р/с </w:t>
            </w:r>
            <w:r w:rsidRPr="001A3B69">
              <w:rPr>
                <w:rFonts w:ascii="Arial" w:hAnsi="Arial"/>
                <w:sz w:val="18"/>
                <w:szCs w:val="18"/>
                <w:u w:val="single"/>
              </w:rPr>
              <w:t xml:space="preserve"> </w:t>
            </w:r>
            <w:r w:rsidRPr="001A3B69">
              <w:rPr>
                <w:rFonts w:ascii="Calibri" w:eastAsia="Calibri" w:hAnsi="Calibri"/>
                <w:sz w:val="18"/>
                <w:szCs w:val="18"/>
                <w:u w:val="single"/>
                <w:lang w:eastAsia="en-US"/>
              </w:rPr>
              <w:t xml:space="preserve"> </w:t>
            </w:r>
            <w:r w:rsidRPr="001A3B69">
              <w:rPr>
                <w:sz w:val="18"/>
                <w:szCs w:val="18"/>
                <w:u w:val="single"/>
              </w:rPr>
              <w:t>БАНК ГПБ (АО)</w:t>
            </w:r>
          </w:p>
          <w:p w:rsidR="001A3B69" w:rsidRPr="001A3B69" w:rsidRDefault="001A3B69" w:rsidP="001A3B69">
            <w:pPr>
              <w:tabs>
                <w:tab w:val="left" w:pos="-108"/>
                <w:tab w:val="left" w:pos="4613"/>
              </w:tabs>
              <w:rPr>
                <w:rFonts w:ascii="Calibri" w:eastAsia="Calibri" w:hAnsi="Calibri"/>
                <w:sz w:val="18"/>
                <w:szCs w:val="18"/>
                <w:u w:val="single"/>
                <w:lang w:eastAsia="en-US"/>
              </w:rPr>
            </w:pPr>
            <w:r w:rsidRPr="001A3B69">
              <w:rPr>
                <w:sz w:val="18"/>
                <w:szCs w:val="18"/>
                <w:u w:val="single"/>
              </w:rPr>
              <w:t xml:space="preserve">К/с </w:t>
            </w:r>
            <w:r w:rsidRPr="001A3B69">
              <w:rPr>
                <w:rFonts w:ascii="Arial" w:hAnsi="Arial"/>
                <w:sz w:val="18"/>
                <w:szCs w:val="18"/>
                <w:u w:val="single"/>
              </w:rPr>
              <w:t xml:space="preserve"> </w:t>
            </w:r>
            <w:r w:rsidRPr="001A3B69">
              <w:rPr>
                <w:rFonts w:ascii="Calibri" w:eastAsia="Calibri" w:hAnsi="Calibri"/>
                <w:sz w:val="18"/>
                <w:szCs w:val="18"/>
                <w:u w:val="single"/>
                <w:lang w:eastAsia="en-US"/>
              </w:rPr>
              <w:t xml:space="preserve"> </w:t>
            </w:r>
          </w:p>
          <w:p w:rsidR="001A3B69" w:rsidRPr="001A3B69" w:rsidRDefault="001A3B69" w:rsidP="001A3B69">
            <w:pPr>
              <w:tabs>
                <w:tab w:val="left" w:pos="-108"/>
                <w:tab w:val="left" w:pos="4613"/>
              </w:tabs>
              <w:rPr>
                <w:sz w:val="18"/>
                <w:szCs w:val="18"/>
                <w:u w:val="single"/>
              </w:rPr>
            </w:pPr>
            <w:r w:rsidRPr="001A3B69">
              <w:rPr>
                <w:sz w:val="18"/>
                <w:szCs w:val="18"/>
                <w:u w:val="single"/>
              </w:rPr>
              <w:t xml:space="preserve">БИК </w:t>
            </w:r>
            <w:r w:rsidRPr="001A3B69">
              <w:rPr>
                <w:rFonts w:ascii="Arial" w:hAnsi="Arial"/>
                <w:sz w:val="18"/>
                <w:szCs w:val="18"/>
                <w:u w:val="single"/>
              </w:rPr>
              <w:t xml:space="preserve"> </w:t>
            </w:r>
          </w:p>
          <w:p w:rsidR="001A3B69" w:rsidRDefault="001A3B69" w:rsidP="005B0517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  <w:p w:rsidR="001A3B69" w:rsidRDefault="001A3B69" w:rsidP="001A3B69">
            <w:pPr>
              <w:spacing w:line="276" w:lineRule="auto"/>
              <w:jc w:val="both"/>
              <w:rPr>
                <w:sz w:val="6"/>
                <w:szCs w:val="6"/>
              </w:rPr>
            </w:pPr>
          </w:p>
        </w:tc>
      </w:tr>
    </w:tbl>
    <w:p w:rsidR="001A3B69" w:rsidRDefault="001A3B69" w:rsidP="001A3B69">
      <w:pPr>
        <w:widowControl w:val="0"/>
        <w:autoSpaceDE w:val="0"/>
        <w:spacing w:before="1" w:after="1" w:line="192" w:lineRule="auto"/>
        <w:ind w:left="-426"/>
        <w:jc w:val="both"/>
        <w:rPr>
          <w:b/>
          <w:bCs/>
          <w:sz w:val="19"/>
          <w:szCs w:val="19"/>
          <w:lang w:eastAsia="en-US"/>
        </w:rPr>
      </w:pPr>
    </w:p>
    <w:p w:rsidR="00295FA9" w:rsidRDefault="00295FA9" w:rsidP="00295FA9">
      <w:pPr>
        <w:widowControl w:val="0"/>
        <w:autoSpaceDE w:val="0"/>
        <w:spacing w:before="1" w:after="1" w:line="192" w:lineRule="auto"/>
        <w:ind w:left="-426"/>
        <w:jc w:val="both"/>
        <w:rPr>
          <w:b/>
          <w:bCs/>
          <w:sz w:val="19"/>
          <w:szCs w:val="19"/>
          <w:lang w:eastAsia="en-US"/>
        </w:rPr>
      </w:pPr>
    </w:p>
    <w:p w:rsidR="00295FA9" w:rsidRDefault="00295FA9" w:rsidP="00295FA9">
      <w:pPr>
        <w:widowControl w:val="0"/>
        <w:autoSpaceDE w:val="0"/>
        <w:spacing w:before="1" w:after="1" w:line="192" w:lineRule="auto"/>
        <w:ind w:left="-426"/>
        <w:jc w:val="both"/>
        <w:rPr>
          <w:b/>
          <w:bCs/>
          <w:sz w:val="19"/>
          <w:szCs w:val="19"/>
        </w:rPr>
      </w:pPr>
      <w:r>
        <w:rPr>
          <w:b/>
          <w:bCs/>
          <w:sz w:val="19"/>
          <w:szCs w:val="19"/>
        </w:rPr>
        <w:t>принял решение об участии в аукционе в электронной форме по продаже имущества и обязуется обеспечить поступление задатка в размере</w:t>
      </w:r>
      <w:r>
        <w:rPr>
          <w:b/>
          <w:bCs/>
          <w:sz w:val="19"/>
          <w:szCs w:val="19"/>
          <w:u w:val="single"/>
        </w:rPr>
        <w:t xml:space="preserve"> </w:t>
      </w:r>
      <w:r>
        <w:rPr>
          <w:bCs/>
          <w:sz w:val="19"/>
          <w:szCs w:val="19"/>
          <w:u w:val="single"/>
        </w:rPr>
        <w:fldChar w:fldCharType="begin"/>
      </w:r>
      <w:r>
        <w:rPr>
          <w:bCs/>
          <w:sz w:val="19"/>
          <w:szCs w:val="19"/>
          <w:u w:val="single"/>
        </w:rPr>
        <w:instrText xml:space="preserve"> ApplicationGuarantee </w:instrText>
      </w:r>
      <w:r>
        <w:rPr>
          <w:bCs/>
          <w:sz w:val="19"/>
          <w:szCs w:val="19"/>
          <w:u w:val="single"/>
        </w:rPr>
        <w:fldChar w:fldCharType="end"/>
      </w:r>
      <w:r>
        <w:rPr>
          <w:b/>
          <w:bCs/>
          <w:sz w:val="19"/>
          <w:szCs w:val="19"/>
          <w:u w:val="single"/>
        </w:rPr>
        <w:t xml:space="preserve">    </w:t>
      </w:r>
      <w:r>
        <w:rPr>
          <w:bCs/>
          <w:sz w:val="19"/>
          <w:szCs w:val="19"/>
          <w:u w:val="single"/>
        </w:rPr>
        <w:t xml:space="preserve"> </w:t>
      </w:r>
      <w:r>
        <w:rPr>
          <w:bCs/>
          <w:sz w:val="19"/>
          <w:szCs w:val="19"/>
          <w:u w:val="single"/>
        </w:rPr>
        <w:fldChar w:fldCharType="begin"/>
      </w:r>
      <w:r>
        <w:rPr>
          <w:bCs/>
          <w:sz w:val="19"/>
          <w:szCs w:val="19"/>
          <w:u w:val="single"/>
        </w:rPr>
        <w:instrText xml:space="preserve"> ApplicationGuaranteeInWords </w:instrText>
      </w:r>
      <w:r>
        <w:rPr>
          <w:bCs/>
          <w:sz w:val="19"/>
          <w:szCs w:val="19"/>
          <w:u w:val="single"/>
        </w:rPr>
        <w:fldChar w:fldCharType="end"/>
      </w:r>
      <w:r>
        <w:rPr>
          <w:bCs/>
          <w:sz w:val="19"/>
          <w:szCs w:val="19"/>
          <w:u w:val="single"/>
        </w:rPr>
        <w:t xml:space="preserve"> </w:t>
      </w:r>
      <w:r>
        <w:rPr>
          <w:bCs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(сумма прописью), в сроки и в порядке, установленные в Информационном сообщении на указанное имущество и в соответствии с Регламентом Оператора электронной площадки.</w:t>
      </w:r>
    </w:p>
    <w:p w:rsidR="00295FA9" w:rsidRDefault="00295FA9" w:rsidP="00295FA9">
      <w:pPr>
        <w:widowControl w:val="0"/>
        <w:autoSpaceDE w:val="0"/>
        <w:spacing w:before="1" w:after="1" w:line="192" w:lineRule="auto"/>
        <w:ind w:left="-426"/>
        <w:jc w:val="both"/>
        <w:rPr>
          <w:b/>
          <w:bCs/>
          <w:sz w:val="19"/>
          <w:szCs w:val="19"/>
        </w:rPr>
      </w:pPr>
    </w:p>
    <w:p w:rsidR="00295FA9" w:rsidRPr="007E64BF" w:rsidRDefault="00295FA9" w:rsidP="00295FA9">
      <w:pPr>
        <w:numPr>
          <w:ilvl w:val="0"/>
          <w:numId w:val="5"/>
        </w:numPr>
        <w:suppressAutoHyphens/>
        <w:ind w:left="-567" w:hanging="284"/>
        <w:jc w:val="both"/>
        <w:rPr>
          <w:sz w:val="18"/>
          <w:szCs w:val="17"/>
          <w:lang w:val="en-US"/>
        </w:rPr>
      </w:pPr>
      <w:r>
        <w:rPr>
          <w:sz w:val="18"/>
          <w:szCs w:val="17"/>
        </w:rPr>
        <w:t>Претендент обязуется:</w:t>
      </w:r>
    </w:p>
    <w:p w:rsidR="007E64BF" w:rsidRPr="0087117D" w:rsidRDefault="007E64BF" w:rsidP="007E64BF">
      <w:pPr>
        <w:suppressAutoHyphens/>
        <w:ind w:left="-567"/>
        <w:jc w:val="both"/>
        <w:rPr>
          <w:sz w:val="18"/>
          <w:szCs w:val="17"/>
        </w:rPr>
      </w:pPr>
      <w:r w:rsidRPr="0087117D">
        <w:rPr>
          <w:sz w:val="18"/>
          <w:szCs w:val="17"/>
        </w:rPr>
        <w:t>Настоящей заявкой Претендент подтверждает, что:</w:t>
      </w:r>
    </w:p>
    <w:p w:rsidR="007E64BF" w:rsidRPr="0087117D" w:rsidRDefault="007E64BF" w:rsidP="007E64BF">
      <w:pPr>
        <w:suppressAutoHyphens/>
        <w:ind w:left="-567"/>
        <w:jc w:val="both"/>
        <w:rPr>
          <w:sz w:val="18"/>
          <w:szCs w:val="17"/>
        </w:rPr>
      </w:pPr>
      <w:r w:rsidRPr="0087117D">
        <w:rPr>
          <w:sz w:val="18"/>
          <w:szCs w:val="17"/>
        </w:rPr>
        <w:t>- против _____________ (наименование Претендента), не проводится процедура ликвидации, не принято арбитражным судом решения о признании _____________ (наименование Претендента) банкротом, деятельность _____________ (наименование Претендента), не приостановлена, на имущество не наложен арест по решению суда, административного органа;</w:t>
      </w:r>
    </w:p>
    <w:p w:rsidR="007E64BF" w:rsidRPr="0087117D" w:rsidRDefault="007E64BF" w:rsidP="007E64BF">
      <w:pPr>
        <w:suppressAutoHyphens/>
        <w:ind w:left="-567"/>
        <w:jc w:val="both"/>
        <w:rPr>
          <w:sz w:val="18"/>
          <w:szCs w:val="17"/>
        </w:rPr>
      </w:pPr>
      <w:r w:rsidRPr="0087117D">
        <w:rPr>
          <w:sz w:val="18"/>
          <w:szCs w:val="17"/>
        </w:rPr>
        <w:lastRenderedPageBreak/>
        <w:t>- в отношении _____________ (наименование Претендента) не проводится реорганизации в форме слияния или присоединения к другому юридическому лицу;</w:t>
      </w:r>
    </w:p>
    <w:p w:rsidR="007E64BF" w:rsidRPr="0087117D" w:rsidRDefault="007E64BF" w:rsidP="007E64BF">
      <w:pPr>
        <w:suppressAutoHyphens/>
        <w:ind w:left="-567"/>
        <w:jc w:val="both"/>
        <w:rPr>
          <w:sz w:val="18"/>
          <w:szCs w:val="17"/>
        </w:rPr>
      </w:pPr>
      <w:r w:rsidRPr="0087117D">
        <w:rPr>
          <w:sz w:val="18"/>
          <w:szCs w:val="17"/>
        </w:rPr>
        <w:t>- _____________ (наименование Претендента) не является организацией, на имущество которой в части, необходимой для выполнения договора, наложен арест по решению суда, административного органа и (или) экономическая деятельность которой приостановлена;</w:t>
      </w:r>
    </w:p>
    <w:p w:rsidR="007E64BF" w:rsidRPr="007E64BF" w:rsidRDefault="007E64BF" w:rsidP="007E64BF">
      <w:pPr>
        <w:suppressAutoHyphens/>
        <w:ind w:left="-567"/>
        <w:jc w:val="both"/>
        <w:rPr>
          <w:sz w:val="18"/>
          <w:szCs w:val="17"/>
        </w:rPr>
      </w:pPr>
      <w:r w:rsidRPr="0087117D">
        <w:rPr>
          <w:sz w:val="18"/>
          <w:szCs w:val="17"/>
        </w:rPr>
        <w:t>- директор _____________ (наименование Претендента) или учредители_____________ (наименование Претендента) и другие лица, входящие в структуру собственников _____________ (наименование Претендента) соблюдают все соответствующие законы, постановления, распоряжения и правила относительно противодействия взяточничеству и коррупции, действующих в Российской Федерации; вышеуказанные лица не привлекались к административной и уголовной ответственности за нарушение антикоррупционного законодательства.</w:t>
      </w:r>
    </w:p>
    <w:p w:rsidR="007E64BF" w:rsidRPr="007E64BF" w:rsidRDefault="007E64BF" w:rsidP="007E64BF">
      <w:pPr>
        <w:suppressAutoHyphens/>
        <w:ind w:left="-567"/>
        <w:jc w:val="both"/>
        <w:rPr>
          <w:sz w:val="18"/>
          <w:szCs w:val="17"/>
        </w:rPr>
      </w:pPr>
    </w:p>
    <w:p w:rsidR="00295FA9" w:rsidRDefault="00295FA9" w:rsidP="007E64BF">
      <w:pPr>
        <w:numPr>
          <w:ilvl w:val="0"/>
          <w:numId w:val="5"/>
        </w:numPr>
        <w:suppressAutoHyphens/>
        <w:ind w:left="-567" w:hanging="284"/>
        <w:jc w:val="both"/>
        <w:rPr>
          <w:sz w:val="18"/>
          <w:szCs w:val="17"/>
        </w:rPr>
      </w:pPr>
      <w:r>
        <w:rPr>
          <w:sz w:val="18"/>
          <w:szCs w:val="17"/>
        </w:rPr>
        <w:t>Соблюдать условия и порядок проведения аукциона в электронной форме, содержащиеся в Информационном сообщении и Регламенте Оператора электронной площадки.</w:t>
      </w:r>
      <w:r>
        <w:rPr>
          <w:sz w:val="18"/>
          <w:szCs w:val="17"/>
          <w:vertAlign w:val="superscript"/>
        </w:rPr>
        <w:footnoteReference w:id="3"/>
      </w:r>
    </w:p>
    <w:p w:rsidR="00295FA9" w:rsidRPr="0087117D" w:rsidRDefault="00295FA9" w:rsidP="00295FA9">
      <w:pPr>
        <w:numPr>
          <w:ilvl w:val="1"/>
          <w:numId w:val="5"/>
        </w:numPr>
        <w:suppressAutoHyphens/>
        <w:ind w:left="-567" w:hanging="284"/>
        <w:jc w:val="both"/>
        <w:rPr>
          <w:sz w:val="18"/>
          <w:szCs w:val="17"/>
        </w:rPr>
      </w:pPr>
      <w:r>
        <w:rPr>
          <w:sz w:val="18"/>
          <w:szCs w:val="17"/>
        </w:rPr>
        <w:t xml:space="preserve">В случае признания Победителем </w:t>
      </w:r>
      <w:r w:rsidRPr="0087117D">
        <w:rPr>
          <w:sz w:val="18"/>
          <w:szCs w:val="17"/>
        </w:rPr>
        <w:t>аукциона</w:t>
      </w:r>
      <w:r w:rsidR="002D2A2E" w:rsidRPr="0087117D">
        <w:rPr>
          <w:sz w:val="18"/>
          <w:szCs w:val="17"/>
        </w:rPr>
        <w:t xml:space="preserve"> (единственным участником, с которым принято решение о заключении договора)</w:t>
      </w:r>
      <w:r w:rsidRPr="0087117D">
        <w:rPr>
          <w:sz w:val="18"/>
          <w:szCs w:val="17"/>
        </w:rPr>
        <w:t xml:space="preserve"> в электронной форме заключить договор купли-продажи с Продавцом, подписать акт приема-передачи </w:t>
      </w:r>
      <w:r w:rsidRPr="0087117D">
        <w:rPr>
          <w:sz w:val="18"/>
          <w:szCs w:val="17"/>
        </w:rPr>
        <w:br/>
        <w:t xml:space="preserve">в соответствии с порядком, сроками и требованиями, установленными Информационным сообщением и договором купли-продажи. </w:t>
      </w:r>
    </w:p>
    <w:p w:rsidR="00295FA9" w:rsidRPr="0087117D" w:rsidRDefault="00295FA9" w:rsidP="00295FA9">
      <w:pPr>
        <w:numPr>
          <w:ilvl w:val="0"/>
          <w:numId w:val="5"/>
        </w:numPr>
        <w:suppressAutoHyphens/>
        <w:ind w:left="-567" w:hanging="284"/>
        <w:jc w:val="both"/>
        <w:rPr>
          <w:sz w:val="18"/>
          <w:szCs w:val="17"/>
        </w:rPr>
      </w:pPr>
      <w:r w:rsidRPr="0087117D">
        <w:rPr>
          <w:sz w:val="18"/>
          <w:szCs w:val="17"/>
        </w:rPr>
        <w:t>Задаток Победителя аукциона</w:t>
      </w:r>
      <w:r w:rsidR="002D2A2E" w:rsidRPr="0087117D">
        <w:rPr>
          <w:sz w:val="18"/>
          <w:szCs w:val="17"/>
        </w:rPr>
        <w:t xml:space="preserve"> (единственного участника)</w:t>
      </w:r>
      <w:r w:rsidRPr="0087117D">
        <w:rPr>
          <w:sz w:val="18"/>
          <w:szCs w:val="17"/>
        </w:rPr>
        <w:t xml:space="preserve"> засчитывается в счет оплаты приобретаемого имущества.</w:t>
      </w:r>
    </w:p>
    <w:p w:rsidR="00295FA9" w:rsidRDefault="00295FA9" w:rsidP="00295FA9">
      <w:pPr>
        <w:numPr>
          <w:ilvl w:val="0"/>
          <w:numId w:val="5"/>
        </w:numPr>
        <w:suppressAutoHyphens/>
        <w:ind w:left="-567" w:hanging="284"/>
        <w:jc w:val="both"/>
        <w:rPr>
          <w:sz w:val="20"/>
          <w:szCs w:val="18"/>
        </w:rPr>
      </w:pPr>
      <w:r w:rsidRPr="0087117D">
        <w:rPr>
          <w:sz w:val="18"/>
          <w:szCs w:val="17"/>
        </w:rPr>
        <w:t>Претендент согласен и принимает все условия, требования, положения</w:t>
      </w:r>
      <w:r>
        <w:rPr>
          <w:sz w:val="18"/>
          <w:szCs w:val="17"/>
        </w:rPr>
        <w:t xml:space="preserve"> Информационного сообщения, </w:t>
      </w:r>
      <w:r w:rsidR="002D2A2E">
        <w:rPr>
          <w:sz w:val="18"/>
          <w:szCs w:val="17"/>
        </w:rPr>
        <w:t xml:space="preserve">проекта договора купли-продажи </w:t>
      </w:r>
      <w:r>
        <w:rPr>
          <w:sz w:val="18"/>
          <w:szCs w:val="17"/>
        </w:rPr>
        <w:t xml:space="preserve">и Регламента Оператора электронной площадки, и они ему понятны. Претенденту известно фактическое состояние и технические характеристики имущества (п.1.) </w:t>
      </w:r>
      <w:r>
        <w:rPr>
          <w:b/>
          <w:sz w:val="18"/>
          <w:szCs w:val="17"/>
        </w:rPr>
        <w:t>и он не имеет претензий к ним</w:t>
      </w:r>
      <w:r>
        <w:rPr>
          <w:sz w:val="18"/>
          <w:szCs w:val="17"/>
        </w:rPr>
        <w:t>.</w:t>
      </w:r>
    </w:p>
    <w:p w:rsidR="00295FA9" w:rsidRDefault="00295FA9" w:rsidP="00295FA9">
      <w:pPr>
        <w:numPr>
          <w:ilvl w:val="0"/>
          <w:numId w:val="5"/>
        </w:numPr>
        <w:tabs>
          <w:tab w:val="num" w:pos="0"/>
        </w:tabs>
        <w:suppressAutoHyphens/>
        <w:ind w:left="-567" w:hanging="284"/>
        <w:jc w:val="both"/>
        <w:rPr>
          <w:sz w:val="18"/>
          <w:szCs w:val="17"/>
        </w:rPr>
      </w:pPr>
      <w:r>
        <w:rPr>
          <w:sz w:val="18"/>
          <w:szCs w:val="17"/>
        </w:rPr>
        <w:t>Претендент извещен о том, что он вправе отозвать Заявку в любое время до установленных даты и времени окончания приема/подачи заявок на участие в аукционе в электронной форме, в порядке, установленном в Информационном сообщении.</w:t>
      </w:r>
    </w:p>
    <w:p w:rsidR="00295FA9" w:rsidRDefault="00295FA9" w:rsidP="00295FA9">
      <w:pPr>
        <w:numPr>
          <w:ilvl w:val="0"/>
          <w:numId w:val="5"/>
        </w:numPr>
        <w:suppressAutoHyphens/>
        <w:ind w:left="-567" w:hanging="284"/>
        <w:jc w:val="both"/>
        <w:rPr>
          <w:sz w:val="18"/>
          <w:szCs w:val="17"/>
        </w:rPr>
      </w:pPr>
      <w:r>
        <w:rPr>
          <w:sz w:val="18"/>
          <w:szCs w:val="17"/>
        </w:rPr>
        <w:t xml:space="preserve">Ответственность за достоверность представленных документов и информации несет Претендент. </w:t>
      </w:r>
    </w:p>
    <w:p w:rsidR="00295FA9" w:rsidRDefault="00295FA9" w:rsidP="00295FA9">
      <w:pPr>
        <w:numPr>
          <w:ilvl w:val="0"/>
          <w:numId w:val="5"/>
        </w:numPr>
        <w:suppressAutoHyphens/>
        <w:ind w:left="-567" w:hanging="284"/>
        <w:jc w:val="both"/>
        <w:rPr>
          <w:sz w:val="18"/>
          <w:szCs w:val="17"/>
        </w:rPr>
      </w:pPr>
      <w:r>
        <w:rPr>
          <w:sz w:val="18"/>
          <w:szCs w:val="17"/>
        </w:rPr>
        <w:t>Претендент подтверждает, что на дату подписания настоящей Заявки ознакомлен с порядком проведения аукциона в электронной форме, порядком внесения, блокирования и прекращения блокирования денежных средств в качестве задатка, Информационным сообщением и проектом</w:t>
      </w:r>
      <w:r>
        <w:rPr>
          <w:color w:val="FF0000"/>
          <w:sz w:val="18"/>
          <w:szCs w:val="17"/>
        </w:rPr>
        <w:t xml:space="preserve"> </w:t>
      </w:r>
      <w:r>
        <w:rPr>
          <w:sz w:val="18"/>
          <w:szCs w:val="17"/>
        </w:rPr>
        <w:t>договора купли-продажи, и они ему понятны. Претендент подтверждает, что надлежащим образом идентифицировал и ознакомлен с реальным состоянием выставляемого на аукцион имущества в результате осмотра, который осуществляется по адресу местонахождения имущества.</w:t>
      </w:r>
    </w:p>
    <w:p w:rsidR="00295FA9" w:rsidRPr="00CE6182" w:rsidRDefault="00295FA9" w:rsidP="00295FA9">
      <w:pPr>
        <w:numPr>
          <w:ilvl w:val="0"/>
          <w:numId w:val="5"/>
        </w:numPr>
        <w:suppressAutoHyphens/>
        <w:ind w:left="-567" w:hanging="284"/>
        <w:jc w:val="both"/>
        <w:rPr>
          <w:ins w:id="3" w:author="Жигун Марина Анатольевна" w:date="2024-12-25T11:30:00Z"/>
          <w:sz w:val="18"/>
          <w:szCs w:val="17"/>
          <w:rPrChange w:id="4" w:author="Жигун Марина Анатольевна" w:date="2024-12-25T11:30:00Z">
            <w:rPr>
              <w:ins w:id="5" w:author="Жигун Марина Анатольевна" w:date="2024-12-25T11:30:00Z"/>
              <w:sz w:val="18"/>
              <w:szCs w:val="17"/>
              <w:u w:val="single"/>
            </w:rPr>
          </w:rPrChange>
        </w:rPr>
      </w:pPr>
      <w:r>
        <w:rPr>
          <w:sz w:val="18"/>
          <w:szCs w:val="17"/>
        </w:rPr>
        <w:t>Претендент осведомлен и согласен с тем, что Уполномоченный орган, Оператор электронной площадки и Продавец не несут ответственности за ущерб, который может быть причинен Претенденту отменой аукциона в электронной форме, внесением изменений в Информационное сообщение, а также приостановлением процедуры проведения аукциона в электронной форме. При этом Претендент считается уведомленным об отмене аукциона в электронной форме, внесении изменений в Информационное сообщение с даты публикации информации об отмене аукциона в электронной форме</w:t>
      </w:r>
      <w:r w:rsidR="00652CCD">
        <w:rPr>
          <w:sz w:val="18"/>
          <w:szCs w:val="17"/>
        </w:rPr>
        <w:t xml:space="preserve"> на</w:t>
      </w:r>
      <w:r>
        <w:rPr>
          <w:sz w:val="18"/>
          <w:szCs w:val="17"/>
        </w:rPr>
        <w:t xml:space="preserve"> сайте </w:t>
      </w:r>
      <w:r>
        <w:rPr>
          <w:sz w:val="18"/>
          <w:szCs w:val="17"/>
          <w:u w:val="single"/>
        </w:rPr>
        <w:t>Оператора электронной площадки.</w:t>
      </w:r>
    </w:p>
    <w:p w:rsidR="00CE6182" w:rsidRPr="00CE6182" w:rsidRDefault="00CE6182">
      <w:pPr>
        <w:numPr>
          <w:ilvl w:val="0"/>
          <w:numId w:val="5"/>
        </w:numPr>
        <w:suppressAutoHyphens/>
        <w:ind w:left="-567" w:hanging="284"/>
        <w:jc w:val="both"/>
        <w:rPr>
          <w:sz w:val="18"/>
          <w:szCs w:val="17"/>
        </w:rPr>
      </w:pPr>
      <w:ins w:id="6" w:author="Жигун Марина Анатольевна" w:date="2024-12-25T11:30:00Z">
        <w:r w:rsidRPr="00AC50B3">
          <w:rPr>
            <w:sz w:val="18"/>
            <w:szCs w:val="17"/>
          </w:rPr>
          <w:t xml:space="preserve">Претендент подтверждает, что ознакомлен с Извещением/Информационным сообщением и выражает согласие с его условиями в полном объеме, в том числе с условием, что в случае признания Претендента Победителем </w:t>
        </w:r>
        <w:r>
          <w:rPr>
            <w:sz w:val="18"/>
            <w:szCs w:val="17"/>
          </w:rPr>
          <w:t xml:space="preserve">аукциона или </w:t>
        </w:r>
        <w:r w:rsidRPr="00AC50B3">
          <w:rPr>
            <w:sz w:val="18"/>
            <w:szCs w:val="17"/>
          </w:rPr>
          <w:t>единственным участником, с которым принято решение о заключении договора купли-продажи, Претендент обязуется оплатить Организатору торгов вознаграждение, которое составляет 1 (один) % от суммы стоимости Имущества, сформировавшейся по результатам проведенных торг</w:t>
        </w:r>
        <w:r>
          <w:rPr>
            <w:sz w:val="18"/>
            <w:szCs w:val="17"/>
          </w:rPr>
          <w:t xml:space="preserve">ов, в </w:t>
        </w:r>
        <w:proofErr w:type="spellStart"/>
        <w:r>
          <w:rPr>
            <w:sz w:val="18"/>
            <w:szCs w:val="17"/>
          </w:rPr>
          <w:t>т.ч</w:t>
        </w:r>
        <w:proofErr w:type="spellEnd"/>
        <w:r>
          <w:rPr>
            <w:sz w:val="18"/>
            <w:szCs w:val="17"/>
          </w:rPr>
          <w:t>. НДС 20 %, в течение 1</w:t>
        </w:r>
      </w:ins>
      <w:ins w:id="7" w:author="Жигун Марина Анатольевна" w:date="2024-12-25T11:31:00Z">
        <w:r>
          <w:rPr>
            <w:sz w:val="18"/>
            <w:szCs w:val="17"/>
          </w:rPr>
          <w:t>0</w:t>
        </w:r>
      </w:ins>
      <w:ins w:id="8" w:author="Жигун Марина Анатольевна" w:date="2024-12-25T11:30:00Z">
        <w:r>
          <w:rPr>
            <w:sz w:val="18"/>
            <w:szCs w:val="17"/>
          </w:rPr>
          <w:t xml:space="preserve"> (десяти</w:t>
        </w:r>
        <w:r w:rsidRPr="00AC50B3">
          <w:rPr>
            <w:sz w:val="18"/>
            <w:szCs w:val="17"/>
          </w:rPr>
          <w:t xml:space="preserve">) рабочих дней со дня публикации протокола подведения итогов на электронной площадке. </w:t>
        </w:r>
      </w:ins>
    </w:p>
    <w:p w:rsidR="00295FA9" w:rsidRDefault="00295FA9" w:rsidP="00295FA9">
      <w:pPr>
        <w:numPr>
          <w:ilvl w:val="0"/>
          <w:numId w:val="5"/>
        </w:numPr>
        <w:suppressAutoHyphens/>
        <w:ind w:left="-567" w:hanging="284"/>
        <w:jc w:val="both"/>
        <w:rPr>
          <w:sz w:val="18"/>
          <w:szCs w:val="17"/>
        </w:rPr>
      </w:pPr>
      <w:r>
        <w:rPr>
          <w:sz w:val="18"/>
          <w:szCs w:val="17"/>
        </w:rPr>
        <w:t>Условия аукциона в электронной форме по данному имуществу с Участником аукциона являются условиями публичной оферты, а подача Заявки на участие в аукционе в электронной форме в установленные в Информационном сообщении сроки и порядке являются акцептом оферты в соответствии со статьей 438 Гражданского кодекса Российской Федерации.</w:t>
      </w:r>
    </w:p>
    <w:p w:rsidR="004337D3" w:rsidRDefault="00295FA9" w:rsidP="00652CCD">
      <w:pPr>
        <w:ind w:left="-567"/>
        <w:jc w:val="both"/>
        <w:rPr>
          <w:sz w:val="18"/>
          <w:szCs w:val="17"/>
        </w:rPr>
      </w:pPr>
      <w:r>
        <w:rPr>
          <w:sz w:val="18"/>
          <w:szCs w:val="17"/>
        </w:rPr>
        <w:t>В соответствии с Федеральным законом от 27.07.2006 № 152-ФЗ «О персональных данных», подавая Заявку, Претендент дает согласие на обработку персональных данных, указанных выше и содержащихся в представленных документах, в целях участия в аукционе в электронной форме. 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данных). При этом общее описание вышеуказанных способов обработки данных приведено в Федеральном законе от 27.07.2006 № 152-ФЗ, а также на передачу такой информации третьим лицам, в случаях, установленных нормативными документами вышестоящих органов и законодательством. Настоящее согласие действует бессрочно и может быть отозвано в любой момент по соглашению сторон.  Претендент подтверждает, что ознакомлен с положениями Федерального закона от 27.07.2006 № 152-ФЗ «О персональных данных», права и обязанности в области защиты персональных данных ему известны.</w:t>
      </w:r>
    </w:p>
    <w:p w:rsidR="00EA4EF4" w:rsidRDefault="00EA4EF4" w:rsidP="00652CCD">
      <w:pPr>
        <w:ind w:left="-567"/>
        <w:jc w:val="both"/>
        <w:rPr>
          <w:sz w:val="18"/>
          <w:szCs w:val="17"/>
        </w:rPr>
      </w:pPr>
    </w:p>
    <w:p w:rsidR="00EA4EF4" w:rsidRDefault="00EA4EF4" w:rsidP="00652CCD">
      <w:pPr>
        <w:ind w:left="-567"/>
        <w:jc w:val="both"/>
        <w:rPr>
          <w:sz w:val="18"/>
          <w:szCs w:val="17"/>
        </w:rPr>
      </w:pPr>
    </w:p>
    <w:p w:rsidR="00EA4EF4" w:rsidRDefault="00EA4EF4" w:rsidP="00652CCD">
      <w:pPr>
        <w:ind w:left="-567"/>
        <w:jc w:val="both"/>
        <w:rPr>
          <w:sz w:val="18"/>
          <w:szCs w:val="17"/>
        </w:rPr>
      </w:pPr>
    </w:p>
    <w:p w:rsidR="00EA4EF4" w:rsidRDefault="00EA4EF4" w:rsidP="00652CCD">
      <w:pPr>
        <w:ind w:left="-567"/>
        <w:jc w:val="both"/>
        <w:rPr>
          <w:sz w:val="18"/>
          <w:szCs w:val="17"/>
        </w:rPr>
      </w:pPr>
    </w:p>
    <w:p w:rsidR="00EA4EF4" w:rsidRDefault="00EA4EF4" w:rsidP="00652CCD">
      <w:pPr>
        <w:ind w:left="-567"/>
        <w:jc w:val="both"/>
        <w:rPr>
          <w:sz w:val="18"/>
          <w:szCs w:val="17"/>
        </w:rPr>
      </w:pPr>
      <w:r>
        <w:rPr>
          <w:sz w:val="18"/>
          <w:szCs w:val="17"/>
        </w:rPr>
        <w:t>______________________</w:t>
      </w:r>
      <w:r>
        <w:rPr>
          <w:sz w:val="18"/>
          <w:szCs w:val="17"/>
        </w:rPr>
        <w:tab/>
      </w:r>
      <w:r>
        <w:rPr>
          <w:sz w:val="18"/>
          <w:szCs w:val="17"/>
        </w:rPr>
        <w:tab/>
      </w:r>
      <w:r>
        <w:rPr>
          <w:sz w:val="18"/>
          <w:szCs w:val="17"/>
        </w:rPr>
        <w:tab/>
      </w:r>
      <w:r>
        <w:rPr>
          <w:sz w:val="18"/>
          <w:szCs w:val="17"/>
        </w:rPr>
        <w:tab/>
      </w:r>
      <w:r>
        <w:rPr>
          <w:sz w:val="18"/>
          <w:szCs w:val="17"/>
        </w:rPr>
        <w:tab/>
      </w:r>
      <w:r>
        <w:rPr>
          <w:sz w:val="18"/>
          <w:szCs w:val="17"/>
        </w:rPr>
        <w:tab/>
        <w:t>____________________</w:t>
      </w:r>
      <w:r>
        <w:rPr>
          <w:sz w:val="18"/>
          <w:szCs w:val="17"/>
        </w:rPr>
        <w:tab/>
        <w:t>_________________________</w:t>
      </w:r>
    </w:p>
    <w:p w:rsidR="00EA4EF4" w:rsidRPr="00EA4EF4" w:rsidRDefault="00EA4EF4" w:rsidP="00652CCD">
      <w:pPr>
        <w:ind w:left="-567"/>
        <w:jc w:val="both"/>
      </w:pPr>
      <w:r>
        <w:rPr>
          <w:sz w:val="18"/>
          <w:szCs w:val="17"/>
          <w:vertAlign w:val="subscript"/>
        </w:rPr>
        <w:tab/>
      </w:r>
      <w:r w:rsidRPr="00EA4EF4">
        <w:rPr>
          <w:sz w:val="18"/>
          <w:szCs w:val="17"/>
        </w:rPr>
        <w:t>(дата)</w:t>
      </w:r>
      <w:r>
        <w:rPr>
          <w:sz w:val="18"/>
          <w:szCs w:val="17"/>
        </w:rPr>
        <w:tab/>
      </w:r>
      <w:r>
        <w:rPr>
          <w:sz w:val="18"/>
          <w:szCs w:val="17"/>
        </w:rPr>
        <w:tab/>
      </w:r>
      <w:r>
        <w:rPr>
          <w:sz w:val="18"/>
          <w:szCs w:val="17"/>
        </w:rPr>
        <w:tab/>
      </w:r>
      <w:r>
        <w:rPr>
          <w:sz w:val="18"/>
          <w:szCs w:val="17"/>
        </w:rPr>
        <w:tab/>
      </w:r>
      <w:r>
        <w:rPr>
          <w:sz w:val="18"/>
          <w:szCs w:val="17"/>
        </w:rPr>
        <w:tab/>
      </w:r>
      <w:r>
        <w:rPr>
          <w:sz w:val="18"/>
          <w:szCs w:val="17"/>
        </w:rPr>
        <w:tab/>
      </w:r>
      <w:r>
        <w:rPr>
          <w:sz w:val="18"/>
          <w:szCs w:val="17"/>
        </w:rPr>
        <w:tab/>
      </w:r>
      <w:r>
        <w:rPr>
          <w:sz w:val="18"/>
          <w:szCs w:val="17"/>
        </w:rPr>
        <w:tab/>
        <w:t>(подпись)</w:t>
      </w:r>
      <w:r>
        <w:rPr>
          <w:sz w:val="18"/>
          <w:szCs w:val="17"/>
        </w:rPr>
        <w:tab/>
        <w:t xml:space="preserve">     (расшифровка подписи)</w:t>
      </w:r>
    </w:p>
    <w:sectPr w:rsidR="00EA4EF4" w:rsidRPr="00EA4E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1B11" w:rsidRDefault="002D1B11" w:rsidP="00295FA9">
      <w:r>
        <w:separator/>
      </w:r>
    </w:p>
  </w:endnote>
  <w:endnote w:type="continuationSeparator" w:id="0">
    <w:p w:rsidR="002D1B11" w:rsidRDefault="002D1B11" w:rsidP="00295F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1B11" w:rsidRDefault="002D1B11" w:rsidP="00295FA9">
      <w:r>
        <w:separator/>
      </w:r>
    </w:p>
  </w:footnote>
  <w:footnote w:type="continuationSeparator" w:id="0">
    <w:p w:rsidR="002D1B11" w:rsidRDefault="002D1B11" w:rsidP="00295FA9">
      <w:r>
        <w:continuationSeparator/>
      </w:r>
    </w:p>
  </w:footnote>
  <w:footnote w:id="1">
    <w:p w:rsidR="00295FA9" w:rsidRDefault="00295FA9" w:rsidP="00295FA9">
      <w:pPr>
        <w:pStyle w:val="a6"/>
        <w:ind w:left="-426"/>
        <w:rPr>
          <w:sz w:val="16"/>
          <w:szCs w:val="16"/>
        </w:rPr>
      </w:pPr>
      <w:r>
        <w:rPr>
          <w:rStyle w:val="a8"/>
          <w:sz w:val="16"/>
          <w:szCs w:val="16"/>
        </w:rPr>
        <w:footnoteRef/>
      </w:r>
      <w:r>
        <w:rPr>
          <w:sz w:val="16"/>
          <w:szCs w:val="16"/>
        </w:rPr>
        <w:t xml:space="preserve"> Заполняется при подаче Заявки юридическим лицом.</w:t>
      </w:r>
    </w:p>
  </w:footnote>
  <w:footnote w:id="2">
    <w:p w:rsidR="00295FA9" w:rsidRDefault="00295FA9" w:rsidP="00295FA9">
      <w:pPr>
        <w:ind w:left="-426"/>
        <w:jc w:val="both"/>
        <w:rPr>
          <w:sz w:val="16"/>
          <w:szCs w:val="16"/>
        </w:rPr>
      </w:pPr>
      <w:r>
        <w:rPr>
          <w:rStyle w:val="a8"/>
          <w:sz w:val="16"/>
          <w:szCs w:val="16"/>
        </w:rPr>
        <w:footnoteRef/>
      </w:r>
      <w:r>
        <w:rPr>
          <w:sz w:val="16"/>
          <w:szCs w:val="16"/>
        </w:rPr>
        <w:t xml:space="preserve"> Заполняется при подаче Заявки лицом, действующим по доверенности (для юридических лиц)</w:t>
      </w:r>
    </w:p>
  </w:footnote>
  <w:footnote w:id="3">
    <w:p w:rsidR="00295FA9" w:rsidRDefault="00295FA9" w:rsidP="00295FA9">
      <w:pPr>
        <w:pStyle w:val="a6"/>
        <w:ind w:left="-426"/>
        <w:rPr>
          <w:sz w:val="18"/>
          <w:szCs w:val="18"/>
        </w:rPr>
      </w:pPr>
      <w:r>
        <w:rPr>
          <w:rStyle w:val="a8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 w:rsidRPr="0087117D">
        <w:rPr>
          <w:sz w:val="16"/>
          <w:szCs w:val="16"/>
        </w:rPr>
        <w:t>Ознакомлен с Регламентом Оператора электронной площадки при регистрации (аккредитации) на электронной площадке</w:t>
      </w:r>
      <w:r w:rsidR="007A310E" w:rsidRPr="0087117D">
        <w:rPr>
          <w:sz w:val="16"/>
          <w:szCs w:val="16"/>
        </w:rPr>
        <w:t>, в том числе о тарифных планах для участия в торгах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multilevel"/>
    <w:tmpl w:val="7D6A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 w15:restartNumberingAfterBreak="0">
    <w:nsid w:val="0927403D"/>
    <w:multiLevelType w:val="hybridMultilevel"/>
    <w:tmpl w:val="7690DA88"/>
    <w:lvl w:ilvl="0" w:tplc="2DE617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A1E6F53"/>
    <w:multiLevelType w:val="hybridMultilevel"/>
    <w:tmpl w:val="F33E52DC"/>
    <w:lvl w:ilvl="0" w:tplc="79DED3E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40901F27"/>
    <w:multiLevelType w:val="hybridMultilevel"/>
    <w:tmpl w:val="D2EC5516"/>
    <w:lvl w:ilvl="0" w:tplc="81B8069C">
      <w:start w:val="1"/>
      <w:numFmt w:val="decimal"/>
      <w:lvlText w:val="%1."/>
      <w:lvlJc w:val="left"/>
      <w:pPr>
        <w:ind w:left="546" w:hanging="360"/>
      </w:pPr>
      <w:rPr>
        <w:rFonts w:ascii="Times New Roman CYR" w:hAnsi="Times New Roman CYR" w:cs="Times New Roman CYR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66" w:hanging="360"/>
      </w:pPr>
    </w:lvl>
    <w:lvl w:ilvl="2" w:tplc="0419001B" w:tentative="1">
      <w:start w:val="1"/>
      <w:numFmt w:val="lowerRoman"/>
      <w:lvlText w:val="%3."/>
      <w:lvlJc w:val="right"/>
      <w:pPr>
        <w:ind w:left="1986" w:hanging="180"/>
      </w:pPr>
    </w:lvl>
    <w:lvl w:ilvl="3" w:tplc="0419000F" w:tentative="1">
      <w:start w:val="1"/>
      <w:numFmt w:val="decimal"/>
      <w:lvlText w:val="%4."/>
      <w:lvlJc w:val="left"/>
      <w:pPr>
        <w:ind w:left="2706" w:hanging="360"/>
      </w:pPr>
    </w:lvl>
    <w:lvl w:ilvl="4" w:tplc="04190019" w:tentative="1">
      <w:start w:val="1"/>
      <w:numFmt w:val="lowerLetter"/>
      <w:lvlText w:val="%5."/>
      <w:lvlJc w:val="left"/>
      <w:pPr>
        <w:ind w:left="3426" w:hanging="360"/>
      </w:pPr>
    </w:lvl>
    <w:lvl w:ilvl="5" w:tplc="0419001B" w:tentative="1">
      <w:start w:val="1"/>
      <w:numFmt w:val="lowerRoman"/>
      <w:lvlText w:val="%6."/>
      <w:lvlJc w:val="right"/>
      <w:pPr>
        <w:ind w:left="4146" w:hanging="180"/>
      </w:pPr>
    </w:lvl>
    <w:lvl w:ilvl="6" w:tplc="0419000F" w:tentative="1">
      <w:start w:val="1"/>
      <w:numFmt w:val="decimal"/>
      <w:lvlText w:val="%7."/>
      <w:lvlJc w:val="left"/>
      <w:pPr>
        <w:ind w:left="4866" w:hanging="360"/>
      </w:pPr>
    </w:lvl>
    <w:lvl w:ilvl="7" w:tplc="04190019" w:tentative="1">
      <w:start w:val="1"/>
      <w:numFmt w:val="lowerLetter"/>
      <w:lvlText w:val="%8."/>
      <w:lvlJc w:val="left"/>
      <w:pPr>
        <w:ind w:left="5586" w:hanging="360"/>
      </w:pPr>
    </w:lvl>
    <w:lvl w:ilvl="8" w:tplc="0419001B" w:tentative="1">
      <w:start w:val="1"/>
      <w:numFmt w:val="lowerRoman"/>
      <w:lvlText w:val="%9."/>
      <w:lvlJc w:val="right"/>
      <w:pPr>
        <w:ind w:left="6306" w:hanging="180"/>
      </w:pPr>
    </w:lvl>
  </w:abstractNum>
  <w:abstractNum w:abstractNumId="4" w15:restartNumberingAfterBreak="0">
    <w:nsid w:val="47DA2A2F"/>
    <w:multiLevelType w:val="hybridMultilevel"/>
    <w:tmpl w:val="0930E1DC"/>
    <w:lvl w:ilvl="0" w:tplc="8F30CC24">
      <w:start w:val="5"/>
      <w:numFmt w:val="decimal"/>
      <w:lvlText w:val="%1."/>
      <w:lvlJc w:val="left"/>
      <w:pPr>
        <w:ind w:left="720" w:hanging="360"/>
      </w:pPr>
      <w:rPr>
        <w:rFonts w:ascii="Times New Roman CYR" w:hAnsi="Times New Roman CYR" w:cs="Times New Roman CYR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AA3FFC"/>
    <w:multiLevelType w:val="hybridMultilevel"/>
    <w:tmpl w:val="AF806200"/>
    <w:lvl w:ilvl="0" w:tplc="1B829290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Жигун Марина Анатольевна">
    <w15:presenceInfo w15:providerId="AD" w15:userId="S-1-5-21-3178221908-2478873895-4002613793-335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BC1"/>
    <w:rsid w:val="000248F9"/>
    <w:rsid w:val="00047A1B"/>
    <w:rsid w:val="000712E8"/>
    <w:rsid w:val="000A59BC"/>
    <w:rsid w:val="000B62F9"/>
    <w:rsid w:val="00100AC1"/>
    <w:rsid w:val="00160C29"/>
    <w:rsid w:val="00170E31"/>
    <w:rsid w:val="00175574"/>
    <w:rsid w:val="001A30E7"/>
    <w:rsid w:val="001A3B69"/>
    <w:rsid w:val="00242E50"/>
    <w:rsid w:val="00282100"/>
    <w:rsid w:val="00295FA9"/>
    <w:rsid w:val="002D1B11"/>
    <w:rsid w:val="002D2A2E"/>
    <w:rsid w:val="002E022E"/>
    <w:rsid w:val="002E6218"/>
    <w:rsid w:val="002F5E9C"/>
    <w:rsid w:val="003A5E33"/>
    <w:rsid w:val="003A6BC1"/>
    <w:rsid w:val="004337D3"/>
    <w:rsid w:val="00452B71"/>
    <w:rsid w:val="00474D59"/>
    <w:rsid w:val="004757F7"/>
    <w:rsid w:val="00485479"/>
    <w:rsid w:val="00517051"/>
    <w:rsid w:val="00560EC7"/>
    <w:rsid w:val="005923B1"/>
    <w:rsid w:val="005A3B01"/>
    <w:rsid w:val="005A6FF0"/>
    <w:rsid w:val="005C356D"/>
    <w:rsid w:val="00652CCD"/>
    <w:rsid w:val="006B50A0"/>
    <w:rsid w:val="006B6B8C"/>
    <w:rsid w:val="007A310E"/>
    <w:rsid w:val="007E64BF"/>
    <w:rsid w:val="008576A5"/>
    <w:rsid w:val="0087117D"/>
    <w:rsid w:val="008E5B53"/>
    <w:rsid w:val="00911CE7"/>
    <w:rsid w:val="00915958"/>
    <w:rsid w:val="00933AA8"/>
    <w:rsid w:val="00942D17"/>
    <w:rsid w:val="00A25769"/>
    <w:rsid w:val="00AC1B2A"/>
    <w:rsid w:val="00AC295C"/>
    <w:rsid w:val="00AD5CE7"/>
    <w:rsid w:val="00B11F2E"/>
    <w:rsid w:val="00B361AF"/>
    <w:rsid w:val="00B52EE0"/>
    <w:rsid w:val="00B56B19"/>
    <w:rsid w:val="00B87596"/>
    <w:rsid w:val="00C569EC"/>
    <w:rsid w:val="00CB66A1"/>
    <w:rsid w:val="00CC1496"/>
    <w:rsid w:val="00CE6182"/>
    <w:rsid w:val="00CF204F"/>
    <w:rsid w:val="00E13301"/>
    <w:rsid w:val="00EA4EF4"/>
    <w:rsid w:val="00EE7F3C"/>
    <w:rsid w:val="00F022D5"/>
    <w:rsid w:val="00F115DE"/>
    <w:rsid w:val="00F93549"/>
    <w:rsid w:val="00FD6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B37EE8-BFFE-4181-999F-56370201F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5B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047A1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85479"/>
    <w:pPr>
      <w:ind w:left="720"/>
      <w:contextualSpacing/>
    </w:pPr>
  </w:style>
  <w:style w:type="table" w:styleId="a5">
    <w:name w:val="Table Grid"/>
    <w:basedOn w:val="a1"/>
    <w:uiPriority w:val="59"/>
    <w:rsid w:val="006B50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rsid w:val="00160C2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160C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note text"/>
    <w:basedOn w:val="a"/>
    <w:link w:val="a7"/>
    <w:semiHidden/>
    <w:unhideWhenUsed/>
    <w:rsid w:val="00295FA9"/>
    <w:rPr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295FA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semiHidden/>
    <w:unhideWhenUsed/>
    <w:rsid w:val="00295FA9"/>
    <w:rPr>
      <w:vertAlign w:val="superscript"/>
    </w:rPr>
  </w:style>
  <w:style w:type="paragraph" w:styleId="a9">
    <w:name w:val="Normal (Web)"/>
    <w:aliases w:val="Обычный (Web),Обычный (веб) Знак Знак,Обычный (Web) Знак Знак Знак"/>
    <w:basedOn w:val="a"/>
    <w:link w:val="aa"/>
    <w:uiPriority w:val="99"/>
    <w:rsid w:val="007E64BF"/>
    <w:pPr>
      <w:spacing w:before="100" w:beforeAutospacing="1" w:after="100" w:afterAutospacing="1"/>
    </w:pPr>
  </w:style>
  <w:style w:type="character" w:customStyle="1" w:styleId="aa">
    <w:name w:val="Обычный (веб) Знак"/>
    <w:aliases w:val="Обычный (Web) Знак,Обычный (веб) Знак Знак Знак,Обычный (Web) Знак Знак Знак Знак"/>
    <w:link w:val="a9"/>
    <w:uiPriority w:val="99"/>
    <w:rsid w:val="007E64B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261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6302DF-E8B0-4CF4-9504-C3BD854B8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1219</Words>
  <Characters>6953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ФУГИ</Company>
  <LinksUpToDate>false</LinksUpToDate>
  <CharactersWithSpaces>8156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Оськина Анастасия Сергеевна</dc:creator>
  <cp:lastModifiedBy>Бурлакова Ольга Ивановна</cp:lastModifiedBy>
  <cp:revision>2</cp:revision>
  <dcterms:created xsi:type="dcterms:W3CDTF">2024-12-26T06:50:00Z</dcterms:created>
  <dcterms:modified xsi:type="dcterms:W3CDTF">2024-12-26T06:50:00Z</dcterms:modified>
</cp:coreProperties>
</file>